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C1992" w14:textId="77777777" w:rsidR="00086EBD" w:rsidRPr="00086EBD" w:rsidRDefault="00086EBD" w:rsidP="0036704A">
      <w:pPr>
        <w:spacing w:line="22" w:lineRule="atLeast"/>
        <w:jc w:val="both"/>
        <w:rPr>
          <w:rFonts w:asciiTheme="majorHAnsi" w:eastAsiaTheme="majorEastAsia" w:hAnsiTheme="majorHAnsi" w:cstheme="majorBidi"/>
          <w:b/>
          <w:color w:val="000000" w:themeColor="text1"/>
          <w:sz w:val="44"/>
          <w:szCs w:val="32"/>
        </w:rPr>
      </w:pPr>
    </w:p>
    <w:p w14:paraId="3C5DCD7B" w14:textId="4DEBDC6A" w:rsidR="00086EBD" w:rsidRPr="009E6E6A" w:rsidRDefault="00AA169B" w:rsidP="009E0CAF">
      <w:pPr>
        <w:pStyle w:val="Title"/>
        <w:rPr>
          <w:rFonts w:ascii="Arial Narrow" w:hAnsi="Arial Narrow"/>
          <w:color w:val="000000" w:themeColor="text1"/>
          <w:sz w:val="32"/>
          <w:szCs w:val="32"/>
          <w:u w:val="none"/>
        </w:rPr>
      </w:pPr>
      <w:r>
        <w:rPr>
          <w:rFonts w:ascii="Arial Narrow" w:hAnsi="Arial Narrow"/>
          <w:color w:val="000000" w:themeColor="text1"/>
          <w:sz w:val="32"/>
          <w:szCs w:val="32"/>
          <w:u w:val="none"/>
        </w:rPr>
        <w:t>DUTY OF CARE POLICY</w:t>
      </w:r>
    </w:p>
    <w:p w14:paraId="6167600E" w14:textId="77777777" w:rsidR="00287494" w:rsidRPr="00AA169B" w:rsidDel="002013D5" w:rsidRDefault="00287494" w:rsidP="00287494">
      <w:pPr>
        <w:spacing w:before="40" w:after="240"/>
        <w:jc w:val="both"/>
        <w:rPr>
          <w:del w:id="0" w:author="Griffiths, Richard J" w:date="2020-01-17T17:47:00Z"/>
          <w:b/>
        </w:rPr>
      </w:pPr>
      <w:del w:id="1" w:author="Griffiths, Richard J" w:date="2020-01-17T17:47:00Z">
        <w:r w:rsidRPr="00AA169B" w:rsidDel="002013D5">
          <w:rPr>
            <w:b/>
            <w:bCs/>
            <w:highlight w:val="yellow"/>
          </w:rPr>
          <w:delText xml:space="preserve">Please ensure that you insert information relevant to your school where prompted in yellow, and amend references to “Example School” so that they are replaced with your school name. </w:delText>
        </w:r>
        <w:r w:rsidRPr="00AA169B" w:rsidDel="002013D5">
          <w:rPr>
            <w:b/>
            <w:highlight w:val="yellow"/>
          </w:rPr>
          <w:delText>The majority of the text in this policy applies to all Victorian Government schools, and does not need to be tailored to your school community. You are encouraged to change the font and text styles used in this template to reflect your school colours and include your school logo where possible.</w:delText>
        </w:r>
      </w:del>
    </w:p>
    <w:p w14:paraId="55DCE834" w14:textId="77777777" w:rsidR="00287494" w:rsidRPr="00AA169B" w:rsidRDefault="00287494" w:rsidP="00287494">
      <w:pPr>
        <w:spacing w:before="40" w:after="240"/>
        <w:jc w:val="both"/>
        <w:outlineLvl w:val="1"/>
        <w:rPr>
          <w:rFonts w:asciiTheme="majorHAnsi" w:eastAsiaTheme="majorEastAsia" w:hAnsiTheme="majorHAnsi" w:cstheme="majorBidi"/>
          <w:b/>
          <w:caps/>
          <w:sz w:val="26"/>
          <w:szCs w:val="26"/>
        </w:rPr>
      </w:pPr>
      <w:r w:rsidRPr="00AA169B">
        <w:rPr>
          <w:rFonts w:asciiTheme="majorHAnsi" w:eastAsiaTheme="majorEastAsia" w:hAnsiTheme="majorHAnsi" w:cstheme="majorBidi"/>
          <w:b/>
          <w:caps/>
          <w:sz w:val="26"/>
          <w:szCs w:val="26"/>
        </w:rPr>
        <w:t>Purpose</w:t>
      </w:r>
    </w:p>
    <w:p w14:paraId="16C4FB0B" w14:textId="77777777" w:rsidR="00287494" w:rsidRDefault="00287494" w:rsidP="00287494">
      <w:pPr>
        <w:spacing w:before="40" w:after="240"/>
        <w:jc w:val="both"/>
      </w:pPr>
      <w:r w:rsidRPr="00FF206B">
        <w:t>The purpose of this policy is to explain to</w:t>
      </w:r>
      <w:r>
        <w:t xml:space="preserve"> our school community </w:t>
      </w:r>
      <w:r w:rsidRPr="00FF206B">
        <w:t xml:space="preserve">the </w:t>
      </w:r>
      <w:r>
        <w:t xml:space="preserve">non-delegable </w:t>
      </w:r>
      <w:r w:rsidRPr="00FF206B">
        <w:t xml:space="preserve">duty of care obligations that </w:t>
      </w:r>
      <w:r>
        <w:t xml:space="preserve">all staff at </w:t>
      </w:r>
      <w:del w:id="2" w:author="Griffiths, Richard J" w:date="2020-01-17T17:48:00Z">
        <w:r w:rsidRPr="002013D5" w:rsidDel="002013D5">
          <w:rPr>
            <w:rPrChange w:id="3" w:author="Griffiths, Richard J" w:date="2020-01-17T17:48:00Z">
              <w:rPr>
                <w:highlight w:val="yellow"/>
              </w:rPr>
            </w:rPrChange>
          </w:rPr>
          <w:delText>Example School</w:delText>
        </w:r>
      </w:del>
      <w:ins w:id="4" w:author="Griffiths, Richard J" w:date="2020-01-17T17:48:00Z">
        <w:r w:rsidRPr="002013D5">
          <w:rPr>
            <w:rPrChange w:id="5" w:author="Griffiths, Richard J" w:date="2020-01-17T17:48:00Z">
              <w:rPr>
                <w:highlight w:val="yellow"/>
              </w:rPr>
            </w:rPrChange>
          </w:rPr>
          <w:t>Warrandyte Primary School</w:t>
        </w:r>
      </w:ins>
      <w:r w:rsidRPr="002013D5">
        <w:rPr>
          <w:rPrChange w:id="6" w:author="Griffiths, Richard J" w:date="2020-01-17T17:48:00Z">
            <w:rPr>
              <w:highlight w:val="yellow"/>
            </w:rPr>
          </w:rPrChange>
        </w:rPr>
        <w:t xml:space="preserve"> </w:t>
      </w:r>
      <w:r w:rsidRPr="00FF206B">
        <w:t>owe to our</w:t>
      </w:r>
      <w:r>
        <w:t xml:space="preserve"> students and members of the </w:t>
      </w:r>
      <w:r w:rsidRPr="00FF206B">
        <w:t>school community</w:t>
      </w:r>
      <w:r>
        <w:t xml:space="preserve"> who visit and use the school premises</w:t>
      </w:r>
      <w:r w:rsidRPr="00FF206B">
        <w:t xml:space="preserve">. </w:t>
      </w:r>
    </w:p>
    <w:p w14:paraId="1DDF9AE8" w14:textId="77777777" w:rsidR="00287494" w:rsidRPr="00AA169B" w:rsidRDefault="00287494" w:rsidP="00287494">
      <w:pPr>
        <w:spacing w:before="40" w:after="240"/>
        <w:jc w:val="both"/>
        <w:outlineLvl w:val="1"/>
        <w:rPr>
          <w:rFonts w:asciiTheme="majorHAnsi" w:eastAsiaTheme="majorEastAsia" w:hAnsiTheme="majorHAnsi" w:cstheme="majorBidi"/>
          <w:b/>
          <w:caps/>
          <w:sz w:val="26"/>
          <w:szCs w:val="26"/>
        </w:rPr>
      </w:pPr>
      <w:r w:rsidRPr="00AA169B">
        <w:rPr>
          <w:rFonts w:asciiTheme="majorHAnsi" w:eastAsiaTheme="majorEastAsia" w:hAnsiTheme="majorHAnsi" w:cstheme="majorBidi"/>
          <w:b/>
          <w:caps/>
          <w:sz w:val="26"/>
          <w:szCs w:val="26"/>
        </w:rPr>
        <w:t>Policy</w:t>
      </w:r>
    </w:p>
    <w:p w14:paraId="26467BD1" w14:textId="77777777" w:rsidR="00287494" w:rsidRPr="00FF206B" w:rsidRDefault="00287494" w:rsidP="00287494">
      <w:pPr>
        <w:spacing w:before="40" w:after="240"/>
        <w:jc w:val="both"/>
      </w:pPr>
      <w:r w:rsidRPr="00FF206B">
        <w:t xml:space="preserve">“Duty of care” is a legal </w:t>
      </w:r>
      <w:r>
        <w:t xml:space="preserve">obligation </w:t>
      </w:r>
      <w:r w:rsidRPr="00FF206B">
        <w:t>that requires schools to take reasonable steps to reduce the risk of reasonably foreseeable harm, which can include</w:t>
      </w:r>
      <w:r>
        <w:t xml:space="preserve"> personal</w:t>
      </w:r>
      <w:r w:rsidRPr="00FF206B">
        <w:t xml:space="preserve"> injury </w:t>
      </w:r>
      <w:r>
        <w:t xml:space="preserve">(physical or psychological) </w:t>
      </w:r>
      <w:r w:rsidRPr="00FF206B">
        <w:t xml:space="preserve">or damage to property. The reasonable steps that our school may decide to take in response to a potential risk or hazard will </w:t>
      </w:r>
      <w:r>
        <w:t>depend</w:t>
      </w:r>
      <w:r w:rsidRPr="00FF206B">
        <w:t xml:space="preserve"> on the circumstances of the risk.  </w:t>
      </w:r>
    </w:p>
    <w:p w14:paraId="7908C9FA" w14:textId="77777777" w:rsidR="00287494" w:rsidRPr="00FF206B" w:rsidRDefault="00287494" w:rsidP="00287494">
      <w:pPr>
        <w:spacing w:before="40" w:after="240"/>
        <w:jc w:val="both"/>
      </w:pPr>
      <w:r>
        <w:t xml:space="preserve">Our school has developed policies and procedures to manage common risks in the school environment, </w:t>
      </w:r>
      <w:r w:rsidRPr="00FF206B">
        <w:t>including:</w:t>
      </w:r>
    </w:p>
    <w:p w14:paraId="61397FD8" w14:textId="77777777" w:rsidR="00287494" w:rsidRPr="002013D5" w:rsidDel="002013D5" w:rsidRDefault="00287494" w:rsidP="00287494">
      <w:pPr>
        <w:pStyle w:val="ListParagraph"/>
        <w:numPr>
          <w:ilvl w:val="0"/>
          <w:numId w:val="20"/>
        </w:numPr>
        <w:spacing w:before="40" w:after="240" w:line="240" w:lineRule="auto"/>
        <w:jc w:val="both"/>
        <w:rPr>
          <w:del w:id="7" w:author="Griffiths, Richard J" w:date="2020-01-17T17:48:00Z"/>
          <w:rPrChange w:id="8" w:author="Griffiths, Richard J" w:date="2020-01-17T17:48:00Z">
            <w:rPr>
              <w:del w:id="9" w:author="Griffiths, Richard J" w:date="2020-01-17T17:48:00Z"/>
              <w:highlight w:val="yellow"/>
            </w:rPr>
          </w:rPrChange>
        </w:rPr>
      </w:pPr>
      <w:del w:id="10" w:author="Griffiths, Richard J" w:date="2020-01-17T17:48:00Z">
        <w:r w:rsidRPr="002013D5" w:rsidDel="002013D5">
          <w:rPr>
            <w:rPrChange w:id="11" w:author="Griffiths, Richard J" w:date="2020-01-17T17:48:00Z">
              <w:rPr>
                <w:highlight w:val="yellow"/>
              </w:rPr>
            </w:rPrChange>
          </w:rPr>
          <w:delText>[add or amend related policies adopted or developed by your school]</w:delText>
        </w:r>
      </w:del>
    </w:p>
    <w:p w14:paraId="75EA5D67" w14:textId="77777777" w:rsidR="00287494" w:rsidRPr="002013D5" w:rsidRDefault="00287494" w:rsidP="00287494">
      <w:pPr>
        <w:pStyle w:val="ListParagraph"/>
        <w:numPr>
          <w:ilvl w:val="0"/>
          <w:numId w:val="20"/>
        </w:numPr>
        <w:spacing w:before="40" w:after="240" w:line="240" w:lineRule="auto"/>
        <w:jc w:val="both"/>
        <w:rPr>
          <w:rPrChange w:id="12" w:author="Griffiths, Richard J" w:date="2020-01-17T17:48:00Z">
            <w:rPr>
              <w:highlight w:val="yellow"/>
            </w:rPr>
          </w:rPrChange>
        </w:rPr>
      </w:pPr>
      <w:r w:rsidRPr="002013D5">
        <w:rPr>
          <w:rPrChange w:id="13" w:author="Griffiths, Richard J" w:date="2020-01-17T17:48:00Z">
            <w:rPr>
              <w:highlight w:val="yellow"/>
            </w:rPr>
          </w:rPrChange>
        </w:rPr>
        <w:t>Yard duty and Supervision</w:t>
      </w:r>
    </w:p>
    <w:p w14:paraId="3B0E33C0" w14:textId="77777777" w:rsidR="00287494" w:rsidRPr="002013D5" w:rsidRDefault="00287494" w:rsidP="00287494">
      <w:pPr>
        <w:pStyle w:val="ListParagraph"/>
        <w:numPr>
          <w:ilvl w:val="0"/>
          <w:numId w:val="20"/>
        </w:numPr>
        <w:spacing w:before="40" w:after="240" w:line="240" w:lineRule="auto"/>
        <w:jc w:val="both"/>
        <w:rPr>
          <w:rPrChange w:id="14" w:author="Griffiths, Richard J" w:date="2020-01-17T17:48:00Z">
            <w:rPr>
              <w:highlight w:val="yellow"/>
            </w:rPr>
          </w:rPrChange>
        </w:rPr>
      </w:pPr>
      <w:r w:rsidRPr="002013D5">
        <w:rPr>
          <w:rPrChange w:id="15" w:author="Griffiths, Richard J" w:date="2020-01-17T17:48:00Z">
            <w:rPr>
              <w:highlight w:val="yellow"/>
            </w:rPr>
          </w:rPrChange>
        </w:rPr>
        <w:t xml:space="preserve">Bullying Prevention </w:t>
      </w:r>
    </w:p>
    <w:p w14:paraId="2AE425FE" w14:textId="77777777" w:rsidR="00287494" w:rsidRPr="002013D5" w:rsidRDefault="00287494" w:rsidP="00287494">
      <w:pPr>
        <w:pStyle w:val="ListParagraph"/>
        <w:numPr>
          <w:ilvl w:val="0"/>
          <w:numId w:val="20"/>
        </w:numPr>
        <w:spacing w:before="40" w:after="240" w:line="240" w:lineRule="auto"/>
        <w:jc w:val="both"/>
        <w:rPr>
          <w:rPrChange w:id="16" w:author="Griffiths, Richard J" w:date="2020-01-17T17:48:00Z">
            <w:rPr>
              <w:highlight w:val="yellow"/>
            </w:rPr>
          </w:rPrChange>
        </w:rPr>
      </w:pPr>
      <w:r w:rsidRPr="002013D5">
        <w:rPr>
          <w:rPrChange w:id="17" w:author="Griffiths, Richard J" w:date="2020-01-17T17:48:00Z">
            <w:rPr>
              <w:highlight w:val="yellow"/>
            </w:rPr>
          </w:rPrChange>
        </w:rPr>
        <w:t>Camps and Excursions</w:t>
      </w:r>
    </w:p>
    <w:p w14:paraId="0D924191" w14:textId="77777777" w:rsidR="00287494" w:rsidRPr="002013D5" w:rsidRDefault="00287494" w:rsidP="00287494">
      <w:pPr>
        <w:pStyle w:val="ListParagraph"/>
        <w:numPr>
          <w:ilvl w:val="0"/>
          <w:numId w:val="20"/>
        </w:numPr>
        <w:spacing w:before="40" w:after="240" w:line="240" w:lineRule="auto"/>
        <w:jc w:val="both"/>
        <w:rPr>
          <w:rPrChange w:id="18" w:author="Griffiths, Richard J" w:date="2020-01-17T17:48:00Z">
            <w:rPr>
              <w:highlight w:val="yellow"/>
            </w:rPr>
          </w:rPrChange>
        </w:rPr>
      </w:pPr>
      <w:r w:rsidRPr="002013D5">
        <w:rPr>
          <w:rPrChange w:id="19" w:author="Griffiths, Richard J" w:date="2020-01-17T17:48:00Z">
            <w:rPr>
              <w:highlight w:val="yellow"/>
            </w:rPr>
          </w:rPrChange>
        </w:rPr>
        <w:t>First Aid</w:t>
      </w:r>
    </w:p>
    <w:p w14:paraId="3EEA054F" w14:textId="77777777" w:rsidR="00287494" w:rsidRPr="002013D5" w:rsidDel="002013D5" w:rsidRDefault="00287494" w:rsidP="00287494">
      <w:pPr>
        <w:pStyle w:val="ListParagraph"/>
        <w:numPr>
          <w:ilvl w:val="0"/>
          <w:numId w:val="20"/>
        </w:numPr>
        <w:spacing w:before="40" w:after="240" w:line="240" w:lineRule="auto"/>
        <w:jc w:val="both"/>
        <w:rPr>
          <w:del w:id="20" w:author="Griffiths, Richard J" w:date="2020-01-17T17:49:00Z"/>
          <w:rPrChange w:id="21" w:author="Griffiths, Richard J" w:date="2020-01-17T17:48:00Z">
            <w:rPr>
              <w:del w:id="22" w:author="Griffiths, Richard J" w:date="2020-01-17T17:49:00Z"/>
              <w:highlight w:val="yellow"/>
            </w:rPr>
          </w:rPrChange>
        </w:rPr>
      </w:pPr>
      <w:del w:id="23" w:author="Griffiths, Richard J" w:date="2020-01-17T17:49:00Z">
        <w:r w:rsidRPr="002013D5" w:rsidDel="002013D5">
          <w:rPr>
            <w:rPrChange w:id="24" w:author="Griffiths, Richard J" w:date="2020-01-17T17:48:00Z">
              <w:rPr>
                <w:highlight w:val="yellow"/>
              </w:rPr>
            </w:rPrChange>
          </w:rPr>
          <w:delText>Tree Maintenance</w:delText>
        </w:r>
      </w:del>
    </w:p>
    <w:p w14:paraId="32DA72EE" w14:textId="77777777" w:rsidR="00287494" w:rsidRPr="002013D5" w:rsidRDefault="00287494" w:rsidP="00287494">
      <w:pPr>
        <w:pStyle w:val="ListParagraph"/>
        <w:numPr>
          <w:ilvl w:val="0"/>
          <w:numId w:val="20"/>
        </w:numPr>
        <w:spacing w:before="40" w:after="240" w:line="240" w:lineRule="auto"/>
        <w:jc w:val="both"/>
        <w:rPr>
          <w:rPrChange w:id="25" w:author="Griffiths, Richard J" w:date="2020-01-17T17:48:00Z">
            <w:rPr>
              <w:highlight w:val="yellow"/>
            </w:rPr>
          </w:rPrChange>
        </w:rPr>
      </w:pPr>
      <w:r w:rsidRPr="002013D5">
        <w:rPr>
          <w:rPrChange w:id="26" w:author="Griffiths, Richard J" w:date="2020-01-17T17:48:00Z">
            <w:rPr>
              <w:highlight w:val="yellow"/>
            </w:rPr>
          </w:rPrChange>
        </w:rPr>
        <w:t xml:space="preserve">Grounds Maintenance </w:t>
      </w:r>
    </w:p>
    <w:p w14:paraId="0177D607" w14:textId="77777777" w:rsidR="00287494" w:rsidRPr="002013D5" w:rsidRDefault="00287494" w:rsidP="00287494">
      <w:pPr>
        <w:pStyle w:val="ListParagraph"/>
        <w:numPr>
          <w:ilvl w:val="0"/>
          <w:numId w:val="20"/>
        </w:numPr>
        <w:spacing w:before="40" w:after="240" w:line="240" w:lineRule="auto"/>
        <w:jc w:val="both"/>
        <w:rPr>
          <w:rPrChange w:id="27" w:author="Griffiths, Richard J" w:date="2020-01-17T17:48:00Z">
            <w:rPr>
              <w:highlight w:val="yellow"/>
            </w:rPr>
          </w:rPrChange>
        </w:rPr>
      </w:pPr>
      <w:r w:rsidRPr="002013D5">
        <w:rPr>
          <w:rPrChange w:id="28" w:author="Griffiths, Richard J" w:date="2020-01-17T17:48:00Z">
            <w:rPr>
              <w:highlight w:val="yellow"/>
            </w:rPr>
          </w:rPrChange>
        </w:rPr>
        <w:t xml:space="preserve">Student Private Property </w:t>
      </w:r>
    </w:p>
    <w:p w14:paraId="6D5A7B8B" w14:textId="77777777" w:rsidR="00287494" w:rsidRPr="002013D5" w:rsidRDefault="00287494" w:rsidP="00287494">
      <w:pPr>
        <w:pStyle w:val="ListParagraph"/>
        <w:numPr>
          <w:ilvl w:val="0"/>
          <w:numId w:val="20"/>
        </w:numPr>
        <w:spacing w:before="40" w:after="240" w:line="240" w:lineRule="auto"/>
        <w:jc w:val="both"/>
        <w:rPr>
          <w:rPrChange w:id="29" w:author="Griffiths, Richard J" w:date="2020-01-17T17:48:00Z">
            <w:rPr>
              <w:highlight w:val="yellow"/>
            </w:rPr>
          </w:rPrChange>
        </w:rPr>
      </w:pPr>
      <w:r w:rsidRPr="002013D5">
        <w:rPr>
          <w:rPrChange w:id="30" w:author="Griffiths, Richard J" w:date="2020-01-17T17:48:00Z">
            <w:rPr>
              <w:highlight w:val="yellow"/>
            </w:rPr>
          </w:rPrChange>
        </w:rPr>
        <w:t>Child Safe Standards</w:t>
      </w:r>
    </w:p>
    <w:p w14:paraId="43427BC2" w14:textId="77777777" w:rsidR="00287494" w:rsidRPr="002013D5" w:rsidDel="002013D5" w:rsidRDefault="00287494" w:rsidP="00287494">
      <w:pPr>
        <w:pStyle w:val="ListParagraph"/>
        <w:numPr>
          <w:ilvl w:val="0"/>
          <w:numId w:val="20"/>
        </w:numPr>
        <w:spacing w:before="40" w:after="240" w:line="240" w:lineRule="auto"/>
        <w:jc w:val="both"/>
        <w:rPr>
          <w:del w:id="31" w:author="Griffiths, Richard J" w:date="2020-01-17T17:49:00Z"/>
          <w:rPrChange w:id="32" w:author="Griffiths, Richard J" w:date="2020-01-17T17:48:00Z">
            <w:rPr>
              <w:del w:id="33" w:author="Griffiths, Richard J" w:date="2020-01-17T17:49:00Z"/>
              <w:highlight w:val="yellow"/>
            </w:rPr>
          </w:rPrChange>
        </w:rPr>
      </w:pPr>
      <w:del w:id="34" w:author="Griffiths, Richard J" w:date="2020-01-17T17:49:00Z">
        <w:r w:rsidRPr="002013D5" w:rsidDel="002013D5">
          <w:rPr>
            <w:rPrChange w:id="35" w:author="Griffiths, Richard J" w:date="2020-01-17T17:48:00Z">
              <w:rPr>
                <w:highlight w:val="yellow"/>
              </w:rPr>
            </w:rPrChange>
          </w:rPr>
          <w:delText>External Providers (including RTOS delivering VET/VCAL)</w:delText>
        </w:r>
      </w:del>
    </w:p>
    <w:p w14:paraId="68929505" w14:textId="77777777" w:rsidR="00287494" w:rsidRPr="002013D5" w:rsidRDefault="00287494" w:rsidP="00287494">
      <w:pPr>
        <w:pStyle w:val="ListParagraph"/>
        <w:numPr>
          <w:ilvl w:val="0"/>
          <w:numId w:val="20"/>
        </w:numPr>
        <w:spacing w:before="40" w:after="240" w:line="240" w:lineRule="auto"/>
        <w:jc w:val="both"/>
        <w:rPr>
          <w:rPrChange w:id="36" w:author="Griffiths, Richard J" w:date="2020-01-17T17:48:00Z">
            <w:rPr>
              <w:highlight w:val="yellow"/>
            </w:rPr>
          </w:rPrChange>
        </w:rPr>
      </w:pPr>
      <w:r w:rsidRPr="002013D5">
        <w:rPr>
          <w:rPrChange w:id="37" w:author="Griffiths, Richard J" w:date="2020-01-17T17:48:00Z">
            <w:rPr>
              <w:highlight w:val="yellow"/>
            </w:rPr>
          </w:rPrChange>
        </w:rPr>
        <w:t>Emergency Management</w:t>
      </w:r>
    </w:p>
    <w:p w14:paraId="5A6BCEF6" w14:textId="77777777" w:rsidR="00287494" w:rsidRPr="002013D5" w:rsidRDefault="00287494" w:rsidP="00287494">
      <w:pPr>
        <w:pStyle w:val="ListParagraph"/>
        <w:numPr>
          <w:ilvl w:val="0"/>
          <w:numId w:val="20"/>
        </w:numPr>
        <w:spacing w:before="40" w:after="240" w:line="240" w:lineRule="auto"/>
        <w:jc w:val="both"/>
        <w:rPr>
          <w:rPrChange w:id="38" w:author="Griffiths, Richard J" w:date="2020-01-17T17:48:00Z">
            <w:rPr>
              <w:highlight w:val="yellow"/>
            </w:rPr>
          </w:rPrChange>
        </w:rPr>
      </w:pPr>
      <w:r w:rsidRPr="002013D5">
        <w:rPr>
          <w:rPrChange w:id="39" w:author="Griffiths, Richard J" w:date="2020-01-17T17:48:00Z">
            <w:rPr>
              <w:highlight w:val="yellow"/>
            </w:rPr>
          </w:rPrChange>
        </w:rPr>
        <w:t>Volunteers</w:t>
      </w:r>
    </w:p>
    <w:p w14:paraId="74EF8DA7" w14:textId="77777777" w:rsidR="00287494" w:rsidRPr="002013D5" w:rsidRDefault="00287494" w:rsidP="00287494">
      <w:pPr>
        <w:pStyle w:val="ListParagraph"/>
        <w:numPr>
          <w:ilvl w:val="0"/>
          <w:numId w:val="20"/>
        </w:numPr>
        <w:spacing w:before="40" w:after="240" w:line="240" w:lineRule="auto"/>
        <w:jc w:val="both"/>
        <w:rPr>
          <w:rPrChange w:id="40" w:author="Griffiths, Richard J" w:date="2020-01-17T17:48:00Z">
            <w:rPr>
              <w:highlight w:val="yellow"/>
            </w:rPr>
          </w:rPrChange>
        </w:rPr>
      </w:pPr>
      <w:r w:rsidRPr="002013D5">
        <w:rPr>
          <w:rPrChange w:id="41" w:author="Griffiths, Richard J" w:date="2020-01-17T17:48:00Z">
            <w:rPr>
              <w:highlight w:val="yellow"/>
            </w:rPr>
          </w:rPrChange>
        </w:rPr>
        <w:t>Visitors</w:t>
      </w:r>
    </w:p>
    <w:p w14:paraId="251A3B27" w14:textId="77777777" w:rsidR="00287494" w:rsidRPr="002013D5" w:rsidRDefault="00287494" w:rsidP="00287494">
      <w:pPr>
        <w:pStyle w:val="ListParagraph"/>
        <w:numPr>
          <w:ilvl w:val="0"/>
          <w:numId w:val="20"/>
        </w:numPr>
        <w:spacing w:before="40" w:after="240" w:line="240" w:lineRule="auto"/>
        <w:jc w:val="both"/>
        <w:rPr>
          <w:rPrChange w:id="42" w:author="Griffiths, Richard J" w:date="2020-01-17T17:48:00Z">
            <w:rPr>
              <w:highlight w:val="yellow"/>
            </w:rPr>
          </w:rPrChange>
        </w:rPr>
      </w:pPr>
      <w:r w:rsidRPr="002013D5">
        <w:rPr>
          <w:rPrChange w:id="43" w:author="Griffiths, Richard J" w:date="2020-01-17T17:48:00Z">
            <w:rPr>
              <w:highlight w:val="yellow"/>
            </w:rPr>
          </w:rPrChange>
        </w:rPr>
        <w:t>Working with Children and Suitability Checks</w:t>
      </w:r>
    </w:p>
    <w:p w14:paraId="7A5C07D4" w14:textId="77777777" w:rsidR="00287494" w:rsidRPr="002013D5" w:rsidRDefault="00287494" w:rsidP="00287494">
      <w:pPr>
        <w:pStyle w:val="ListParagraph"/>
        <w:numPr>
          <w:ilvl w:val="0"/>
          <w:numId w:val="20"/>
        </w:numPr>
        <w:spacing w:before="40" w:after="240" w:line="240" w:lineRule="auto"/>
        <w:jc w:val="both"/>
        <w:rPr>
          <w:rPrChange w:id="44" w:author="Griffiths, Richard J" w:date="2020-01-17T17:48:00Z">
            <w:rPr>
              <w:highlight w:val="yellow"/>
            </w:rPr>
          </w:rPrChange>
        </w:rPr>
      </w:pPr>
      <w:r w:rsidRPr="002013D5">
        <w:rPr>
          <w:rPrChange w:id="45" w:author="Griffiths, Richard J" w:date="2020-01-17T17:48:00Z">
            <w:rPr>
              <w:highlight w:val="yellow"/>
            </w:rPr>
          </w:rPrChange>
        </w:rPr>
        <w:t>Mandatory Reporting</w:t>
      </w:r>
    </w:p>
    <w:p w14:paraId="37A546DA" w14:textId="77777777" w:rsidR="00287494" w:rsidRPr="002013D5" w:rsidRDefault="00287494" w:rsidP="00287494">
      <w:pPr>
        <w:pStyle w:val="ListParagraph"/>
        <w:numPr>
          <w:ilvl w:val="0"/>
          <w:numId w:val="20"/>
        </w:numPr>
        <w:spacing w:before="40" w:after="240" w:line="240" w:lineRule="auto"/>
        <w:jc w:val="both"/>
        <w:rPr>
          <w:rPrChange w:id="46" w:author="Griffiths, Richard J" w:date="2020-01-17T17:48:00Z">
            <w:rPr>
              <w:highlight w:val="yellow"/>
            </w:rPr>
          </w:rPrChange>
        </w:rPr>
      </w:pPr>
      <w:r w:rsidRPr="002013D5">
        <w:rPr>
          <w:rPrChange w:id="47" w:author="Griffiths, Richard J" w:date="2020-01-17T17:48:00Z">
            <w:rPr>
              <w:highlight w:val="yellow"/>
            </w:rPr>
          </w:rPrChange>
        </w:rPr>
        <w:t>Occupational Health and Safety</w:t>
      </w:r>
    </w:p>
    <w:p w14:paraId="5A9BF654" w14:textId="77777777" w:rsidR="00287494" w:rsidRDefault="00287494" w:rsidP="00287494">
      <w:pPr>
        <w:spacing w:before="40" w:after="240"/>
        <w:jc w:val="both"/>
      </w:pPr>
      <w:r>
        <w:t xml:space="preserve">Staff at our school understand that school activities involve different levels of risk and that particular care may need to be taken to support younger students or students with additional needs.  Our school also understands that it is responsible for ensuring that the school premises are kept in good repair and will take reasonable steps to reduce the risk of members of our community suffering injury or damage because of the state of the premises. </w:t>
      </w:r>
    </w:p>
    <w:p w14:paraId="2C45EC41" w14:textId="77777777" w:rsidR="00287494" w:rsidRPr="00FF206B" w:rsidRDefault="00287494" w:rsidP="00287494">
      <w:pPr>
        <w:spacing w:before="40" w:after="240"/>
        <w:jc w:val="both"/>
      </w:pPr>
      <w:r w:rsidRPr="00FF206B">
        <w:t>School staff, parents</w:t>
      </w:r>
      <w:r>
        <w:t>, carers</w:t>
      </w:r>
      <w:r w:rsidRPr="00FF206B">
        <w:t xml:space="preserve"> and students are encouraged to speak to </w:t>
      </w:r>
      <w:r>
        <w:t>the principal</w:t>
      </w:r>
      <w:r w:rsidRPr="00FF206B">
        <w:t xml:space="preserve"> </w:t>
      </w:r>
      <w:r>
        <w:t>to raise</w:t>
      </w:r>
      <w:r w:rsidRPr="00FF206B">
        <w:t xml:space="preserve"> any concerns about risks </w:t>
      </w:r>
      <w:r>
        <w:t xml:space="preserve">or hazards </w:t>
      </w:r>
      <w:r w:rsidRPr="00FF206B">
        <w:t xml:space="preserve">at our school, or our duty of care obligations. </w:t>
      </w:r>
    </w:p>
    <w:p w14:paraId="11853722" w14:textId="40E0B1DE" w:rsidR="00287494" w:rsidRDefault="00287494" w:rsidP="00287494">
      <w:pPr>
        <w:spacing w:before="40" w:after="240"/>
        <w:jc w:val="both"/>
      </w:pPr>
    </w:p>
    <w:p w14:paraId="0714644D" w14:textId="77777777" w:rsidR="00AA169B" w:rsidRDefault="00AA169B" w:rsidP="00287494">
      <w:pPr>
        <w:spacing w:before="40" w:after="240"/>
        <w:jc w:val="both"/>
      </w:pPr>
    </w:p>
    <w:p w14:paraId="3EA0CBB3" w14:textId="77777777" w:rsidR="00287494" w:rsidRPr="00086A3D" w:rsidRDefault="00287494" w:rsidP="00287494">
      <w:pPr>
        <w:spacing w:before="40" w:after="240"/>
        <w:jc w:val="both"/>
      </w:pPr>
      <w:r w:rsidRPr="00843871">
        <w:rPr>
          <w:rFonts w:asciiTheme="majorHAnsi" w:eastAsiaTheme="majorEastAsia" w:hAnsiTheme="majorHAnsi" w:cstheme="majorBidi"/>
          <w:b/>
        </w:rPr>
        <w:lastRenderedPageBreak/>
        <w:t>External Providers</w:t>
      </w:r>
    </w:p>
    <w:p w14:paraId="39B35C48" w14:textId="0C20B76F" w:rsidR="00287494" w:rsidRDefault="00287494" w:rsidP="00287494">
      <w:pPr>
        <w:spacing w:before="40" w:after="240"/>
        <w:jc w:val="both"/>
      </w:pPr>
      <w:del w:id="48" w:author="Griffiths, Richard J" w:date="2020-01-17T17:49:00Z">
        <w:r w:rsidDel="002013D5">
          <w:delText>[</w:delText>
        </w:r>
        <w:r w:rsidRPr="00A80A15" w:rsidDel="002013D5">
          <w:rPr>
            <w:highlight w:val="green"/>
          </w:rPr>
          <w:delText>For secondary schools or primary schools where relevant</w:delText>
        </w:r>
        <w:r w:rsidDel="002013D5">
          <w:delText xml:space="preserve">] </w:delText>
        </w:r>
      </w:del>
      <w:r>
        <w:t xml:space="preserve">Staff at our school acknowledge that, as our duty of care is non-delegable, we are also required to take reasonable steps to reduce the risk of reasonably foreseeable harm when external providers have been engaged to plan for or conduct an activity involving our students. Our </w:t>
      </w:r>
      <w:r w:rsidRPr="00A80A15">
        <w:rPr>
          <w:i/>
        </w:rPr>
        <w:t>Visitors Policy</w:t>
      </w:r>
      <w:r>
        <w:t xml:space="preserve"> and </w:t>
      </w:r>
      <w:r w:rsidRPr="00A80A15">
        <w:rPr>
          <w:i/>
        </w:rPr>
        <w:t>Camps and Excursions Policy</w:t>
      </w:r>
      <w:r>
        <w:t xml:space="preserve"> include information on the safety and care of our students when en</w:t>
      </w:r>
      <w:r w:rsidR="004B4BBB">
        <w:t xml:space="preserve">gaged with external providers. </w:t>
      </w:r>
      <w:bookmarkStart w:id="49" w:name="_GoBack"/>
      <w:bookmarkEnd w:id="49"/>
      <w:r>
        <w:t>Our School will follow all applicable Department of Education and Training policy and guidelines in relation to off-site learning and will ensure that the safety and welfare of the students engaging in these activities is paramount.  The Department’s guidelines in relation to Workplace Learning are available at the following link:</w:t>
      </w:r>
    </w:p>
    <w:p w14:paraId="30E81039" w14:textId="77777777" w:rsidR="00287494" w:rsidRDefault="004B4BBB" w:rsidP="00287494">
      <w:pPr>
        <w:spacing w:before="40" w:after="240"/>
        <w:jc w:val="both"/>
      </w:pPr>
      <w:hyperlink r:id="rId12" w:history="1">
        <w:r w:rsidR="00287494" w:rsidRPr="004252D7">
          <w:rPr>
            <w:rStyle w:val="Hyperlink"/>
          </w:rPr>
          <w:t>https://www.education.vic.gov.au/school/principals/spag/curriculum/pages/workplace.aspx</w:t>
        </w:r>
      </w:hyperlink>
      <w:r w:rsidR="00287494">
        <w:t xml:space="preserve">  </w:t>
      </w:r>
    </w:p>
    <w:p w14:paraId="51C31AEB" w14:textId="77777777" w:rsidR="00287494" w:rsidRPr="00AA169B" w:rsidRDefault="00287494" w:rsidP="00287494">
      <w:pPr>
        <w:pStyle w:val="NoSpacing"/>
        <w:spacing w:before="40" w:after="240"/>
        <w:jc w:val="both"/>
        <w:outlineLvl w:val="1"/>
        <w:rPr>
          <w:rFonts w:asciiTheme="majorHAnsi" w:eastAsiaTheme="majorEastAsia" w:hAnsiTheme="majorHAnsi" w:cstheme="majorBidi"/>
          <w:b/>
          <w:caps/>
          <w:sz w:val="26"/>
          <w:szCs w:val="26"/>
        </w:rPr>
      </w:pPr>
      <w:r w:rsidRPr="00AA169B">
        <w:rPr>
          <w:rFonts w:asciiTheme="majorHAnsi" w:eastAsiaTheme="majorEastAsia" w:hAnsiTheme="majorHAnsi" w:cstheme="majorBidi"/>
          <w:b/>
          <w:caps/>
          <w:sz w:val="26"/>
          <w:szCs w:val="26"/>
        </w:rPr>
        <w:t>FURTHER INFORMATION and resources</w:t>
      </w:r>
    </w:p>
    <w:p w14:paraId="44EC9CC3" w14:textId="77777777" w:rsidR="00287494" w:rsidRPr="002013D5" w:rsidRDefault="00287494" w:rsidP="00287494">
      <w:pPr>
        <w:pStyle w:val="ListParagraph"/>
        <w:numPr>
          <w:ilvl w:val="0"/>
          <w:numId w:val="21"/>
        </w:numPr>
        <w:spacing w:before="40" w:after="240" w:line="240" w:lineRule="auto"/>
        <w:jc w:val="both"/>
      </w:pPr>
      <w:r w:rsidRPr="002013D5">
        <w:t xml:space="preserve">School Policy and Advisory Guide: </w:t>
      </w:r>
      <w:r w:rsidRPr="002013D5">
        <w:fldChar w:fldCharType="begin"/>
      </w:r>
      <w:r w:rsidRPr="002013D5">
        <w:instrText xml:space="preserve"> HYPERLINK "http://www.education.vic.gov.au/school/principals/spag/safety/Pages/dutyofcare.aspx" </w:instrText>
      </w:r>
      <w:r w:rsidRPr="002013D5">
        <w:rPr>
          <w:rPrChange w:id="50" w:author="Griffiths, Richard J" w:date="2020-01-17T17:52:00Z">
            <w:rPr>
              <w:rStyle w:val="Hyperlink"/>
            </w:rPr>
          </w:rPrChange>
        </w:rPr>
        <w:fldChar w:fldCharType="separate"/>
      </w:r>
      <w:r w:rsidRPr="002013D5">
        <w:rPr>
          <w:rStyle w:val="Hyperlink"/>
        </w:rPr>
        <w:t>Duty of Care</w:t>
      </w:r>
      <w:r w:rsidRPr="002013D5">
        <w:rPr>
          <w:rStyle w:val="Hyperlink"/>
        </w:rPr>
        <w:fldChar w:fldCharType="end"/>
      </w:r>
      <w:r w:rsidRPr="002013D5">
        <w:t xml:space="preserve"> </w:t>
      </w:r>
    </w:p>
    <w:p w14:paraId="4446B430" w14:textId="77777777" w:rsidR="00287494" w:rsidRPr="002013D5" w:rsidDel="002013D5" w:rsidRDefault="00287494" w:rsidP="00287494">
      <w:pPr>
        <w:pStyle w:val="ListParagraph"/>
        <w:numPr>
          <w:ilvl w:val="0"/>
          <w:numId w:val="21"/>
        </w:numPr>
        <w:spacing w:before="40" w:after="240" w:line="240" w:lineRule="auto"/>
        <w:jc w:val="both"/>
        <w:rPr>
          <w:del w:id="51" w:author="Griffiths, Richard J" w:date="2020-01-17T17:51:00Z"/>
        </w:rPr>
      </w:pPr>
      <w:r w:rsidRPr="002013D5">
        <w:t xml:space="preserve">School Policy and Advisory Guide: </w:t>
      </w:r>
      <w:r w:rsidRPr="002013D5">
        <w:fldChar w:fldCharType="begin"/>
      </w:r>
      <w:r w:rsidRPr="002013D5">
        <w:instrText xml:space="preserve"> HYPERLINK "https://www.education.vic.gov.au/school/principals/spag/curriculum/pages/workplace.aspx" </w:instrText>
      </w:r>
      <w:r w:rsidRPr="002013D5">
        <w:rPr>
          <w:rPrChange w:id="52" w:author="Griffiths, Richard J" w:date="2020-01-17T17:52:00Z">
            <w:rPr>
              <w:rStyle w:val="Hyperlink"/>
            </w:rPr>
          </w:rPrChange>
        </w:rPr>
        <w:fldChar w:fldCharType="separate"/>
      </w:r>
      <w:r w:rsidRPr="002013D5">
        <w:rPr>
          <w:rStyle w:val="Hyperlink"/>
        </w:rPr>
        <w:t>Workplace Learning</w:t>
      </w:r>
      <w:r w:rsidRPr="002013D5">
        <w:rPr>
          <w:rStyle w:val="Hyperlink"/>
        </w:rPr>
        <w:fldChar w:fldCharType="end"/>
      </w:r>
    </w:p>
    <w:p w14:paraId="677B7CFC" w14:textId="77777777" w:rsidR="00287494" w:rsidRPr="002013D5" w:rsidRDefault="00287494" w:rsidP="00287494">
      <w:pPr>
        <w:pStyle w:val="ListParagraph"/>
        <w:numPr>
          <w:ilvl w:val="0"/>
          <w:numId w:val="21"/>
        </w:numPr>
        <w:spacing w:before="40" w:after="240" w:line="240" w:lineRule="auto"/>
        <w:jc w:val="both"/>
        <w:rPr>
          <w:rPrChange w:id="53" w:author="Griffiths, Richard J" w:date="2020-01-17T17:52:00Z">
            <w:rPr>
              <w:highlight w:val="yellow"/>
            </w:rPr>
          </w:rPrChange>
        </w:rPr>
      </w:pPr>
      <w:del w:id="54" w:author="Griffiths, Richard J" w:date="2020-01-17T17:51:00Z">
        <w:r w:rsidRPr="002013D5" w:rsidDel="002013D5">
          <w:rPr>
            <w:rPrChange w:id="55" w:author="Griffiths, Richard J" w:date="2020-01-17T17:52:00Z">
              <w:rPr>
                <w:highlight w:val="yellow"/>
              </w:rPr>
            </w:rPrChange>
          </w:rPr>
          <w:delText xml:space="preserve"> [Insert link to related local school policies, including for example, those listed above]</w:delText>
        </w:r>
      </w:del>
    </w:p>
    <w:p w14:paraId="0776D0CD" w14:textId="77777777" w:rsidR="00287494" w:rsidRPr="00AA169B" w:rsidRDefault="00287494" w:rsidP="00287494">
      <w:pPr>
        <w:pStyle w:val="NoSpacing"/>
        <w:spacing w:before="40" w:after="240"/>
        <w:jc w:val="both"/>
        <w:outlineLvl w:val="1"/>
        <w:rPr>
          <w:rFonts w:asciiTheme="majorHAnsi" w:eastAsiaTheme="majorEastAsia" w:hAnsiTheme="majorHAnsi" w:cstheme="majorBidi"/>
          <w:b/>
          <w:caps/>
          <w:sz w:val="26"/>
          <w:szCs w:val="26"/>
        </w:rPr>
      </w:pPr>
      <w:r w:rsidRPr="00AA169B">
        <w:rPr>
          <w:rFonts w:asciiTheme="majorHAnsi" w:eastAsiaTheme="majorEastAsia" w:hAnsiTheme="majorHAnsi" w:cstheme="majorBidi"/>
          <w:b/>
          <w:caps/>
          <w:sz w:val="26"/>
          <w:szCs w:val="26"/>
        </w:rPr>
        <w:t>Review Cycle</w:t>
      </w:r>
    </w:p>
    <w:p w14:paraId="7435089C" w14:textId="31027CD6" w:rsidR="00287494" w:rsidRPr="002013D5" w:rsidRDefault="00287494">
      <w:pPr>
        <w:spacing w:after="0"/>
        <w:pPrChange w:id="56" w:author="Griffiths, Richard J" w:date="2020-01-17T17:55:00Z">
          <w:pPr>
            <w:spacing w:before="40" w:after="240"/>
            <w:jc w:val="both"/>
          </w:pPr>
        </w:pPrChange>
      </w:pPr>
      <w:r w:rsidRPr="002013D5">
        <w:t xml:space="preserve">This policy </w:t>
      </w:r>
      <w:del w:id="57" w:author="Griffiths, Richard J" w:date="2020-01-17T17:51:00Z">
        <w:r w:rsidRPr="002013D5" w:rsidDel="002013D5">
          <w:delText>was last updated on [</w:delText>
        </w:r>
        <w:r w:rsidRPr="002013D5" w:rsidDel="002013D5">
          <w:rPr>
            <w:rPrChange w:id="58" w:author="Griffiths, Richard J" w:date="2020-01-17T17:52:00Z">
              <w:rPr>
                <w:highlight w:val="yellow"/>
              </w:rPr>
            </w:rPrChange>
          </w:rPr>
          <w:delText>insert date</w:delText>
        </w:r>
        <w:r w:rsidRPr="002013D5" w:rsidDel="002013D5">
          <w:delText xml:space="preserve">] and </w:delText>
        </w:r>
      </w:del>
      <w:r w:rsidRPr="002013D5">
        <w:t xml:space="preserve">is scheduled for review in </w:t>
      </w:r>
      <w:del w:id="59" w:author="Griffiths, Richard J" w:date="2020-01-17T17:51:00Z">
        <w:r w:rsidRPr="002013D5" w:rsidDel="002013D5">
          <w:rPr>
            <w:rPrChange w:id="60" w:author="Griffiths, Richard J" w:date="2020-01-17T17:52:00Z">
              <w:rPr>
                <w:highlight w:val="yellow"/>
              </w:rPr>
            </w:rPrChange>
          </w:rPr>
          <w:delText>[month/year</w:delText>
        </w:r>
      </w:del>
      <w:ins w:id="61" w:author="Griffiths, Richard J" w:date="2020-01-17T17:51:00Z">
        <w:r w:rsidRPr="002013D5">
          <w:t>February 202</w:t>
        </w:r>
      </w:ins>
      <w:r w:rsidR="004B4BBB">
        <w:t>3</w:t>
      </w:r>
      <w:del w:id="62" w:author="Griffiths, Richard J" w:date="2020-01-17T17:51:00Z">
        <w:r w:rsidRPr="002013D5" w:rsidDel="002013D5">
          <w:rPr>
            <w:rPrChange w:id="63" w:author="Griffiths, Richard J" w:date="2020-01-17T17:52:00Z">
              <w:rPr>
                <w:highlight w:val="yellow"/>
              </w:rPr>
            </w:rPrChange>
          </w:rPr>
          <w:delText>]</w:delText>
        </w:r>
      </w:del>
      <w:r w:rsidRPr="002013D5">
        <w:rPr>
          <w:rPrChange w:id="64" w:author="Griffiths, Richard J" w:date="2020-01-17T17:52:00Z">
            <w:rPr>
              <w:highlight w:val="yellow"/>
            </w:rPr>
          </w:rPrChange>
        </w:rPr>
        <w:t>.</w:t>
      </w:r>
    </w:p>
    <w:p w14:paraId="61F6A015" w14:textId="77777777" w:rsidR="00287494" w:rsidRPr="00086EBD" w:rsidRDefault="00287494" w:rsidP="0036704A">
      <w:pPr>
        <w:spacing w:line="22" w:lineRule="atLeast"/>
        <w:jc w:val="both"/>
        <w:rPr>
          <w:color w:val="000000" w:themeColor="text1"/>
        </w:rPr>
      </w:pPr>
    </w:p>
    <w:sectPr w:rsidR="00287494" w:rsidRPr="00086EB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5AE81" w14:textId="77777777" w:rsidR="007C33CB" w:rsidRDefault="007C33CB" w:rsidP="00086EBD">
      <w:pPr>
        <w:spacing w:after="0" w:line="240" w:lineRule="auto"/>
      </w:pPr>
      <w:r>
        <w:separator/>
      </w:r>
    </w:p>
  </w:endnote>
  <w:endnote w:type="continuationSeparator" w:id="0">
    <w:p w14:paraId="570FC5EA" w14:textId="77777777" w:rsidR="007C33CB" w:rsidRDefault="007C33CB" w:rsidP="0008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60851393"/>
      <w:docPartObj>
        <w:docPartGallery w:val="Page Numbers (Bottom of Page)"/>
        <w:docPartUnique/>
      </w:docPartObj>
    </w:sdtPr>
    <w:sdtEndPr>
      <w:rPr>
        <w:rStyle w:val="PageNumber"/>
      </w:rPr>
    </w:sdtEndPr>
    <w:sdtContent>
      <w:p w14:paraId="5F99D173" w14:textId="7B8FAA11" w:rsidR="00AE7F56" w:rsidRDefault="00AE7F56" w:rsidP="000A795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228F87" w14:textId="77777777" w:rsidR="00AE7F56" w:rsidRDefault="00AE7F56" w:rsidP="00AE7F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67297702"/>
      <w:docPartObj>
        <w:docPartGallery w:val="Page Numbers (Bottom of Page)"/>
        <w:docPartUnique/>
      </w:docPartObj>
    </w:sdtPr>
    <w:sdtEndPr>
      <w:rPr>
        <w:rStyle w:val="PageNumber"/>
      </w:rPr>
    </w:sdtEndPr>
    <w:sdtContent>
      <w:p w14:paraId="371D7A5D" w14:textId="348D8B76" w:rsidR="00AE7F56" w:rsidRDefault="00AE7F56" w:rsidP="000A795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B4BBB">
          <w:rPr>
            <w:rStyle w:val="PageNumber"/>
            <w:noProof/>
          </w:rPr>
          <w:t>2</w:t>
        </w:r>
        <w:r>
          <w:rPr>
            <w:rStyle w:val="PageNumber"/>
          </w:rPr>
          <w:fldChar w:fldCharType="end"/>
        </w:r>
      </w:p>
    </w:sdtContent>
  </w:sdt>
  <w:p w14:paraId="72E63D06" w14:textId="77777777" w:rsidR="00AE7F56" w:rsidRDefault="00AE7F56" w:rsidP="00AE7F5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62C8B" w14:textId="77777777" w:rsidR="00AE7F56" w:rsidRDefault="00AE7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41D98" w14:textId="77777777" w:rsidR="007C33CB" w:rsidRDefault="007C33CB" w:rsidP="00086EBD">
      <w:pPr>
        <w:spacing w:after="0" w:line="240" w:lineRule="auto"/>
      </w:pPr>
      <w:r>
        <w:separator/>
      </w:r>
    </w:p>
  </w:footnote>
  <w:footnote w:type="continuationSeparator" w:id="0">
    <w:p w14:paraId="74F9CC56" w14:textId="77777777" w:rsidR="007C33CB" w:rsidRDefault="007C33CB" w:rsidP="00086E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8C857" w14:textId="77777777" w:rsidR="00AE7F56" w:rsidRDefault="00AE7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534C2" w14:textId="77777777" w:rsidR="00AE7F56" w:rsidRPr="0004658A" w:rsidRDefault="00AE7F56" w:rsidP="00AE7F56">
    <w:pPr>
      <w:pBdr>
        <w:bottom w:val="single" w:sz="4" w:space="1" w:color="auto"/>
      </w:pBdr>
      <w:rPr>
        <w:rFonts w:ascii="Times New Roman" w:eastAsia="Times New Roman" w:hAnsi="Times New Roman" w:cs="Times New Roman"/>
        <w:lang w:eastAsia="en-GB"/>
      </w:rPr>
    </w:pPr>
    <w:r w:rsidRPr="005A2118">
      <w:rPr>
        <w:rFonts w:ascii="Trebuchet MS" w:eastAsia="Times New Roman" w:hAnsi="Trebuchet MS" w:cs="Times New Roman"/>
        <w:b/>
        <w:bCs/>
        <w:noProof/>
        <w:color w:val="FF0000"/>
        <w:lang w:eastAsia="en-AU"/>
      </w:rPr>
      <w:drawing>
        <wp:inline distT="0" distB="0" distL="0" distR="0" wp14:anchorId="5D15AFDF" wp14:editId="2408DD19">
          <wp:extent cx="575432" cy="570509"/>
          <wp:effectExtent l="0" t="0" r="8890" b="0"/>
          <wp:docPr id="2" name="Picture 2" descr="https://lh4.googleusercontent.com/YnnQ_ZKHOBYoSiaiY-hf0d4d766VJq2WboXQl8vB9ZEm6vw4qvD2jKFDOD925reot2sz8Mo9lQx1-pkPV24JXmoUGWXUd-LXBnvqlHS-a1bbhofwd1H4DQJVxPE-nGuwwdV-wlm5UM_mk-gP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YnnQ_ZKHOBYoSiaiY-hf0d4d766VJq2WboXQl8vB9ZEm6vw4qvD2jKFDOD925reot2sz8Mo9lQx1-pkPV24JXmoUGWXUd-LXBnvqlHS-a1bbhofwd1H4DQJVxPE-nGuwwdV-wlm5UM_mk-gP_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053" cy="583022"/>
                  </a:xfrm>
                  <a:prstGeom prst="rect">
                    <a:avLst/>
                  </a:prstGeom>
                  <a:noFill/>
                  <a:ln>
                    <a:noFill/>
                  </a:ln>
                </pic:spPr>
              </pic:pic>
            </a:graphicData>
          </a:graphic>
        </wp:inline>
      </w:drawing>
    </w:r>
    <w:r w:rsidRPr="005A2118">
      <w:rPr>
        <w:rFonts w:eastAsia="Times New Roman"/>
      </w:rPr>
      <w:t xml:space="preserve">    </w:t>
    </w:r>
    <w:r w:rsidRPr="0004658A">
      <w:rPr>
        <w:rFonts w:eastAsia="Times New Roman"/>
      </w:rPr>
      <w:t>WARRANDYTE PRIMA</w:t>
    </w:r>
    <w:r>
      <w:rPr>
        <w:rFonts w:eastAsia="Times New Roman"/>
      </w:rPr>
      <w:t>R</w:t>
    </w:r>
    <w:r w:rsidRPr="0004658A">
      <w:rPr>
        <w:rFonts w:eastAsia="Times New Roman"/>
      </w:rPr>
      <w:t xml:space="preserve">Y SCHOOL                                                                                        </w:t>
    </w:r>
  </w:p>
  <w:p w14:paraId="1E1FB24F" w14:textId="77777777" w:rsidR="00086EBD" w:rsidRDefault="00086E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AADE2" w14:textId="77777777" w:rsidR="00AE7F56" w:rsidRDefault="00AE7F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6DC"/>
    <w:multiLevelType w:val="hybridMultilevel"/>
    <w:tmpl w:val="B11AA1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79926A5"/>
    <w:multiLevelType w:val="hybridMultilevel"/>
    <w:tmpl w:val="8C947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AA23E5"/>
    <w:multiLevelType w:val="hybridMultilevel"/>
    <w:tmpl w:val="76BA47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15:restartNumberingAfterBreak="0">
    <w:nsid w:val="1B24777C"/>
    <w:multiLevelType w:val="hybridMultilevel"/>
    <w:tmpl w:val="75A6E084"/>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hint="default"/>
      </w:rPr>
    </w:lvl>
    <w:lvl w:ilvl="3" w:tplc="0C090001" w:tentative="1">
      <w:start w:val="1"/>
      <w:numFmt w:val="bullet"/>
      <w:lvlText w:val=""/>
      <w:lvlJc w:val="left"/>
      <w:pPr>
        <w:tabs>
          <w:tab w:val="num" w:pos="3420"/>
        </w:tabs>
        <w:ind w:left="3420" w:hanging="360"/>
      </w:pPr>
      <w:rPr>
        <w:rFonts w:ascii="Symbol" w:hAnsi="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C2E3E70"/>
    <w:multiLevelType w:val="hybridMultilevel"/>
    <w:tmpl w:val="2F88D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672DC5"/>
    <w:multiLevelType w:val="hybridMultilevel"/>
    <w:tmpl w:val="408E0DD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7336F5"/>
    <w:multiLevelType w:val="hybridMultilevel"/>
    <w:tmpl w:val="E6F01D3C"/>
    <w:lvl w:ilvl="0" w:tplc="CB88C816">
      <w:start w:val="1"/>
      <w:numFmt w:val="bullet"/>
      <w:lvlText w:val=""/>
      <w:lvlJc w:val="left"/>
      <w:pPr>
        <w:tabs>
          <w:tab w:val="num" w:pos="720"/>
        </w:tabs>
        <w:ind w:left="720" w:hanging="360"/>
      </w:pPr>
      <w:rPr>
        <w:rFonts w:ascii="Symbol" w:hAnsi="Symbol" w:hint="default"/>
        <w:color w:val="auto"/>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400B27C8"/>
    <w:multiLevelType w:val="hybridMultilevel"/>
    <w:tmpl w:val="9802149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9" w15:restartNumberingAfterBreak="0">
    <w:nsid w:val="403D3132"/>
    <w:multiLevelType w:val="hybridMultilevel"/>
    <w:tmpl w:val="119A83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E77406"/>
    <w:multiLevelType w:val="hybridMultilevel"/>
    <w:tmpl w:val="9FAAA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9E1852"/>
    <w:multiLevelType w:val="hybridMultilevel"/>
    <w:tmpl w:val="7494B256"/>
    <w:lvl w:ilvl="0" w:tplc="04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16E2541"/>
    <w:multiLevelType w:val="hybridMultilevel"/>
    <w:tmpl w:val="BFCCA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227736A"/>
    <w:multiLevelType w:val="hybridMultilevel"/>
    <w:tmpl w:val="161C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1E2BF4"/>
    <w:multiLevelType w:val="hybridMultilevel"/>
    <w:tmpl w:val="F5A08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2957DE"/>
    <w:multiLevelType w:val="hybridMultilevel"/>
    <w:tmpl w:val="56A67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BDE7A6B"/>
    <w:multiLevelType w:val="hybridMultilevel"/>
    <w:tmpl w:val="39829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F611C29"/>
    <w:multiLevelType w:val="hybridMultilevel"/>
    <w:tmpl w:val="2B34B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A34C42"/>
    <w:multiLevelType w:val="hybridMultilevel"/>
    <w:tmpl w:val="698A60E8"/>
    <w:lvl w:ilvl="0" w:tplc="568CCE7C">
      <w:start w:val="1"/>
      <w:numFmt w:val="bullet"/>
      <w:lvlText w:val=""/>
      <w:lvlJc w:val="left"/>
      <w:pPr>
        <w:ind w:left="920" w:hanging="360"/>
      </w:pPr>
      <w:rPr>
        <w:rFonts w:ascii="Symbol" w:hAnsi="Symbol" w:hint="default"/>
        <w:sz w:val="16"/>
        <w:szCs w:val="16"/>
      </w:rPr>
    </w:lvl>
    <w:lvl w:ilvl="1" w:tplc="0C090003">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19" w15:restartNumberingAfterBreak="0">
    <w:nsid w:val="790918C8"/>
    <w:multiLevelType w:val="hybridMultilevel"/>
    <w:tmpl w:val="E9F64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FD60E5F"/>
    <w:multiLevelType w:val="hybridMultilevel"/>
    <w:tmpl w:val="036E16A8"/>
    <w:lvl w:ilvl="0" w:tplc="04090001">
      <w:start w:val="1"/>
      <w:numFmt w:val="bullet"/>
      <w:lvlText w:val=""/>
      <w:lvlJc w:val="left"/>
      <w:pPr>
        <w:tabs>
          <w:tab w:val="num" w:pos="-180"/>
        </w:tabs>
        <w:ind w:left="-18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19"/>
  </w:num>
  <w:num w:numId="4">
    <w:abstractNumId w:val="8"/>
  </w:num>
  <w:num w:numId="5">
    <w:abstractNumId w:val="15"/>
  </w:num>
  <w:num w:numId="6">
    <w:abstractNumId w:val="5"/>
  </w:num>
  <w:num w:numId="7">
    <w:abstractNumId w:val="14"/>
  </w:num>
  <w:num w:numId="8">
    <w:abstractNumId w:val="12"/>
  </w:num>
  <w:num w:numId="9">
    <w:abstractNumId w:val="2"/>
  </w:num>
  <w:num w:numId="10">
    <w:abstractNumId w:val="4"/>
  </w:num>
  <w:num w:numId="11">
    <w:abstractNumId w:val="16"/>
  </w:num>
  <w:num w:numId="12">
    <w:abstractNumId w:val="18"/>
  </w:num>
  <w:num w:numId="13">
    <w:abstractNumId w:val="7"/>
  </w:num>
  <w:num w:numId="14">
    <w:abstractNumId w:val="1"/>
  </w:num>
  <w:num w:numId="15">
    <w:abstractNumId w:val="17"/>
  </w:num>
  <w:num w:numId="16">
    <w:abstractNumId w:val="6"/>
  </w:num>
  <w:num w:numId="17">
    <w:abstractNumId w:val="3"/>
  </w:num>
  <w:num w:numId="18">
    <w:abstractNumId w:val="11"/>
  </w:num>
  <w:num w:numId="19">
    <w:abstractNumId w:val="20"/>
  </w:num>
  <w:num w:numId="20">
    <w:abstractNumId w:val="13"/>
  </w:num>
  <w:num w:numId="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ffiths, Richard J">
    <w15:presenceInfo w15:providerId="AD" w15:userId="S-1-5-21-1159821373-1672690008-2013803672-55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3"/>
    <w:rsid w:val="000129B2"/>
    <w:rsid w:val="0001746E"/>
    <w:rsid w:val="00073794"/>
    <w:rsid w:val="00074077"/>
    <w:rsid w:val="000758F3"/>
    <w:rsid w:val="000762CA"/>
    <w:rsid w:val="00080E49"/>
    <w:rsid w:val="00083664"/>
    <w:rsid w:val="000862E8"/>
    <w:rsid w:val="00086EBD"/>
    <w:rsid w:val="000B1B2F"/>
    <w:rsid w:val="000C207F"/>
    <w:rsid w:val="0011046A"/>
    <w:rsid w:val="00120376"/>
    <w:rsid w:val="001663FB"/>
    <w:rsid w:val="002017B9"/>
    <w:rsid w:val="00237CAB"/>
    <w:rsid w:val="00250FEA"/>
    <w:rsid w:val="002652C0"/>
    <w:rsid w:val="00287494"/>
    <w:rsid w:val="002A6825"/>
    <w:rsid w:val="002B4EC7"/>
    <w:rsid w:val="002D6354"/>
    <w:rsid w:val="002F3290"/>
    <w:rsid w:val="003105FA"/>
    <w:rsid w:val="00320598"/>
    <w:rsid w:val="00327DEB"/>
    <w:rsid w:val="00340C75"/>
    <w:rsid w:val="00363D1E"/>
    <w:rsid w:val="0036704A"/>
    <w:rsid w:val="00375E2A"/>
    <w:rsid w:val="003A2B4A"/>
    <w:rsid w:val="003F504E"/>
    <w:rsid w:val="00434E7A"/>
    <w:rsid w:val="00490CE1"/>
    <w:rsid w:val="004B4BBB"/>
    <w:rsid w:val="004E2BFF"/>
    <w:rsid w:val="00536965"/>
    <w:rsid w:val="00541CAC"/>
    <w:rsid w:val="00565548"/>
    <w:rsid w:val="00566C26"/>
    <w:rsid w:val="00581A3D"/>
    <w:rsid w:val="00586964"/>
    <w:rsid w:val="0059392F"/>
    <w:rsid w:val="005C4740"/>
    <w:rsid w:val="005E003C"/>
    <w:rsid w:val="005E1D46"/>
    <w:rsid w:val="00615821"/>
    <w:rsid w:val="006345B5"/>
    <w:rsid w:val="0064408B"/>
    <w:rsid w:val="006D59F7"/>
    <w:rsid w:val="00720EB5"/>
    <w:rsid w:val="00722025"/>
    <w:rsid w:val="00725268"/>
    <w:rsid w:val="00742FD2"/>
    <w:rsid w:val="00747599"/>
    <w:rsid w:val="007576BC"/>
    <w:rsid w:val="007625A3"/>
    <w:rsid w:val="007904AE"/>
    <w:rsid w:val="007B0EC8"/>
    <w:rsid w:val="007B5F0C"/>
    <w:rsid w:val="007C0B81"/>
    <w:rsid w:val="007C33CB"/>
    <w:rsid w:val="0080483E"/>
    <w:rsid w:val="008554EF"/>
    <w:rsid w:val="0089592C"/>
    <w:rsid w:val="008B023D"/>
    <w:rsid w:val="008D0182"/>
    <w:rsid w:val="008F7166"/>
    <w:rsid w:val="0093436A"/>
    <w:rsid w:val="00967B45"/>
    <w:rsid w:val="00975A4A"/>
    <w:rsid w:val="009C6EE4"/>
    <w:rsid w:val="009E0CAF"/>
    <w:rsid w:val="009E6E6A"/>
    <w:rsid w:val="00A15CF6"/>
    <w:rsid w:val="00A44AB9"/>
    <w:rsid w:val="00A76DCF"/>
    <w:rsid w:val="00A8564E"/>
    <w:rsid w:val="00A85FD3"/>
    <w:rsid w:val="00A93145"/>
    <w:rsid w:val="00AA169B"/>
    <w:rsid w:val="00AA2038"/>
    <w:rsid w:val="00AE7F56"/>
    <w:rsid w:val="00B00095"/>
    <w:rsid w:val="00B01501"/>
    <w:rsid w:val="00B3651D"/>
    <w:rsid w:val="00B402BB"/>
    <w:rsid w:val="00B540E8"/>
    <w:rsid w:val="00BF27E8"/>
    <w:rsid w:val="00C174C5"/>
    <w:rsid w:val="00C37EBF"/>
    <w:rsid w:val="00CD17D8"/>
    <w:rsid w:val="00CE54B8"/>
    <w:rsid w:val="00D071A4"/>
    <w:rsid w:val="00D24308"/>
    <w:rsid w:val="00D325E5"/>
    <w:rsid w:val="00D3371C"/>
    <w:rsid w:val="00D543E3"/>
    <w:rsid w:val="00D57FD6"/>
    <w:rsid w:val="00D612FA"/>
    <w:rsid w:val="00DB19C4"/>
    <w:rsid w:val="00DC32A4"/>
    <w:rsid w:val="00DC5622"/>
    <w:rsid w:val="00DF5C9C"/>
    <w:rsid w:val="00E000C6"/>
    <w:rsid w:val="00E009C1"/>
    <w:rsid w:val="00E27D7D"/>
    <w:rsid w:val="00E35DEE"/>
    <w:rsid w:val="00E65B65"/>
    <w:rsid w:val="00E84586"/>
    <w:rsid w:val="00EA17A4"/>
    <w:rsid w:val="00EE4C67"/>
    <w:rsid w:val="00EF25B7"/>
    <w:rsid w:val="00F02D37"/>
    <w:rsid w:val="00F231AE"/>
    <w:rsid w:val="00F262E9"/>
    <w:rsid w:val="00F56F6F"/>
    <w:rsid w:val="00F92F4B"/>
    <w:rsid w:val="00F94B6C"/>
    <w:rsid w:val="00FA458A"/>
    <w:rsid w:val="00FE3301"/>
    <w:rsid w:val="00FF5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465DFE"/>
  <w15:chartTrackingRefBased/>
  <w15:docId w15:val="{C16C12BB-D9EA-4B08-9ECE-C037EE3A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47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47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740"/>
    <w:pPr>
      <w:ind w:left="720"/>
      <w:contextualSpacing/>
    </w:pPr>
  </w:style>
  <w:style w:type="character" w:styleId="Hyperlink">
    <w:name w:val="Hyperlink"/>
    <w:basedOn w:val="DefaultParagraphFont"/>
    <w:uiPriority w:val="99"/>
    <w:unhideWhenUsed/>
    <w:rsid w:val="005C4740"/>
    <w:rPr>
      <w:color w:val="0563C1" w:themeColor="hyperlink"/>
      <w:u w:val="single"/>
    </w:rPr>
  </w:style>
  <w:style w:type="table" w:styleId="TableGrid">
    <w:name w:val="Table Grid"/>
    <w:basedOn w:val="TableNormal"/>
    <w:uiPriority w:val="59"/>
    <w:rsid w:val="005C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C47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474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5C4740"/>
    <w:rPr>
      <w:color w:val="954F72" w:themeColor="followedHyperlink"/>
      <w:u w:val="single"/>
    </w:rPr>
  </w:style>
  <w:style w:type="character" w:styleId="CommentReference">
    <w:name w:val="annotation reference"/>
    <w:basedOn w:val="DefaultParagraphFont"/>
    <w:uiPriority w:val="99"/>
    <w:semiHidden/>
    <w:unhideWhenUsed/>
    <w:rsid w:val="00B402BB"/>
    <w:rPr>
      <w:sz w:val="16"/>
      <w:szCs w:val="16"/>
    </w:rPr>
  </w:style>
  <w:style w:type="paragraph" w:styleId="CommentText">
    <w:name w:val="annotation text"/>
    <w:basedOn w:val="Normal"/>
    <w:link w:val="CommentTextChar"/>
    <w:uiPriority w:val="99"/>
    <w:semiHidden/>
    <w:unhideWhenUsed/>
    <w:rsid w:val="00B402BB"/>
    <w:pPr>
      <w:spacing w:line="240" w:lineRule="auto"/>
    </w:pPr>
    <w:rPr>
      <w:sz w:val="20"/>
      <w:szCs w:val="20"/>
    </w:rPr>
  </w:style>
  <w:style w:type="character" w:customStyle="1" w:styleId="CommentTextChar">
    <w:name w:val="Comment Text Char"/>
    <w:basedOn w:val="DefaultParagraphFont"/>
    <w:link w:val="CommentText"/>
    <w:uiPriority w:val="99"/>
    <w:semiHidden/>
    <w:rsid w:val="00B402BB"/>
    <w:rPr>
      <w:sz w:val="20"/>
      <w:szCs w:val="20"/>
    </w:rPr>
  </w:style>
  <w:style w:type="paragraph" w:styleId="CommentSubject">
    <w:name w:val="annotation subject"/>
    <w:basedOn w:val="CommentText"/>
    <w:next w:val="CommentText"/>
    <w:link w:val="CommentSubjectChar"/>
    <w:uiPriority w:val="99"/>
    <w:semiHidden/>
    <w:unhideWhenUsed/>
    <w:rsid w:val="00B402BB"/>
    <w:rPr>
      <w:b/>
      <w:bCs/>
    </w:rPr>
  </w:style>
  <w:style w:type="character" w:customStyle="1" w:styleId="CommentSubjectChar">
    <w:name w:val="Comment Subject Char"/>
    <w:basedOn w:val="CommentTextChar"/>
    <w:link w:val="CommentSubject"/>
    <w:uiPriority w:val="99"/>
    <w:semiHidden/>
    <w:rsid w:val="00B402BB"/>
    <w:rPr>
      <w:b/>
      <w:bCs/>
      <w:sz w:val="20"/>
      <w:szCs w:val="20"/>
    </w:rPr>
  </w:style>
  <w:style w:type="paragraph" w:styleId="BalloonText">
    <w:name w:val="Balloon Text"/>
    <w:basedOn w:val="Normal"/>
    <w:link w:val="BalloonTextChar"/>
    <w:uiPriority w:val="99"/>
    <w:semiHidden/>
    <w:unhideWhenUsed/>
    <w:rsid w:val="00B402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2BB"/>
    <w:rPr>
      <w:rFonts w:ascii="Segoe UI" w:hAnsi="Segoe UI" w:cs="Segoe UI"/>
      <w:sz w:val="18"/>
      <w:szCs w:val="18"/>
    </w:rPr>
  </w:style>
  <w:style w:type="paragraph" w:styleId="BodyText">
    <w:name w:val="Body Text"/>
    <w:basedOn w:val="Normal"/>
    <w:link w:val="BodyTextChar"/>
    <w:uiPriority w:val="1"/>
    <w:qFormat/>
    <w:rsid w:val="00375E2A"/>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375E2A"/>
    <w:rPr>
      <w:rFonts w:ascii="Arial" w:eastAsia="Arial" w:hAnsi="Arial" w:cs="Arial"/>
      <w:sz w:val="20"/>
      <w:szCs w:val="20"/>
    </w:rPr>
  </w:style>
  <w:style w:type="paragraph" w:customStyle="1" w:styleId="Char2">
    <w:name w:val="Char2"/>
    <w:basedOn w:val="Normal"/>
    <w:rsid w:val="00320598"/>
    <w:pPr>
      <w:spacing w:line="240" w:lineRule="exact"/>
    </w:pPr>
    <w:rPr>
      <w:rFonts w:ascii="Verdana" w:eastAsia="Times New Roman" w:hAnsi="Verdana" w:cs="Times New Roman"/>
      <w:sz w:val="20"/>
      <w:szCs w:val="24"/>
      <w:lang w:val="en-US"/>
    </w:rPr>
  </w:style>
  <w:style w:type="paragraph" w:styleId="BlockText">
    <w:name w:val="Block Text"/>
    <w:basedOn w:val="Normal"/>
    <w:rsid w:val="00D543E3"/>
    <w:pPr>
      <w:suppressAutoHyphens/>
      <w:spacing w:after="280" w:line="300" w:lineRule="exact"/>
      <w:ind w:right="45"/>
    </w:pPr>
    <w:rPr>
      <w:rFonts w:ascii="Arial" w:eastAsia="Times" w:hAnsi="Arial" w:cs="Times New Roman"/>
      <w:sz w:val="20"/>
      <w:szCs w:val="20"/>
      <w:lang w:eastAsia="en-AU"/>
    </w:rPr>
  </w:style>
  <w:style w:type="paragraph" w:styleId="Revision">
    <w:name w:val="Revision"/>
    <w:hidden/>
    <w:uiPriority w:val="99"/>
    <w:semiHidden/>
    <w:rsid w:val="00D57FD6"/>
    <w:pPr>
      <w:spacing w:after="0" w:line="240" w:lineRule="auto"/>
    </w:pPr>
  </w:style>
  <w:style w:type="paragraph" w:styleId="Header">
    <w:name w:val="header"/>
    <w:basedOn w:val="Normal"/>
    <w:link w:val="HeaderChar"/>
    <w:unhideWhenUsed/>
    <w:rsid w:val="00086EBD"/>
    <w:pPr>
      <w:tabs>
        <w:tab w:val="center" w:pos="4680"/>
        <w:tab w:val="right" w:pos="9360"/>
      </w:tabs>
      <w:spacing w:after="0" w:line="240" w:lineRule="auto"/>
    </w:pPr>
  </w:style>
  <w:style w:type="character" w:customStyle="1" w:styleId="HeaderChar">
    <w:name w:val="Header Char"/>
    <w:basedOn w:val="DefaultParagraphFont"/>
    <w:link w:val="Header"/>
    <w:rsid w:val="00086EBD"/>
  </w:style>
  <w:style w:type="paragraph" w:styleId="Footer">
    <w:name w:val="footer"/>
    <w:basedOn w:val="Normal"/>
    <w:link w:val="FooterChar"/>
    <w:uiPriority w:val="99"/>
    <w:unhideWhenUsed/>
    <w:rsid w:val="0008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EBD"/>
  </w:style>
  <w:style w:type="paragraph" w:styleId="Title">
    <w:name w:val="Title"/>
    <w:basedOn w:val="Normal"/>
    <w:link w:val="TitleChar"/>
    <w:qFormat/>
    <w:rsid w:val="00086EBD"/>
    <w:pPr>
      <w:autoSpaceDE w:val="0"/>
      <w:autoSpaceDN w:val="0"/>
      <w:adjustRightInd w:val="0"/>
      <w:spacing w:after="0" w:line="240" w:lineRule="auto"/>
      <w:jc w:val="center"/>
    </w:pPr>
    <w:rPr>
      <w:rFonts w:ascii="Times New Roman" w:eastAsia="Times New Roman" w:hAnsi="Times New Roman" w:cs="Times New Roman"/>
      <w:b/>
      <w:bCs/>
      <w:sz w:val="24"/>
      <w:szCs w:val="24"/>
      <w:u w:val="single"/>
      <w:lang w:val="en-US"/>
    </w:rPr>
  </w:style>
  <w:style w:type="character" w:customStyle="1" w:styleId="TitleChar">
    <w:name w:val="Title Char"/>
    <w:basedOn w:val="DefaultParagraphFont"/>
    <w:link w:val="Title"/>
    <w:rsid w:val="00086EBD"/>
    <w:rPr>
      <w:rFonts w:ascii="Times New Roman" w:eastAsia="Times New Roman" w:hAnsi="Times New Roman" w:cs="Times New Roman"/>
      <w:b/>
      <w:bCs/>
      <w:sz w:val="24"/>
      <w:szCs w:val="24"/>
      <w:u w:val="single"/>
      <w:lang w:val="en-US"/>
    </w:rPr>
  </w:style>
  <w:style w:type="character" w:styleId="PageNumber">
    <w:name w:val="page number"/>
    <w:basedOn w:val="DefaultParagraphFont"/>
    <w:uiPriority w:val="99"/>
    <w:semiHidden/>
    <w:unhideWhenUsed/>
    <w:rsid w:val="00AE7F56"/>
  </w:style>
  <w:style w:type="paragraph" w:styleId="NoSpacing">
    <w:name w:val="No Spacing"/>
    <w:uiPriority w:val="1"/>
    <w:qFormat/>
    <w:rsid w:val="0028749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79120">
      <w:bodyDiv w:val="1"/>
      <w:marLeft w:val="0"/>
      <w:marRight w:val="0"/>
      <w:marTop w:val="0"/>
      <w:marBottom w:val="0"/>
      <w:divBdr>
        <w:top w:val="none" w:sz="0" w:space="0" w:color="auto"/>
        <w:left w:val="none" w:sz="0" w:space="0" w:color="auto"/>
        <w:bottom w:val="none" w:sz="0" w:space="0" w:color="auto"/>
        <w:right w:val="none" w:sz="0" w:space="0" w:color="auto"/>
      </w:divBdr>
    </w:div>
    <w:div w:id="193895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ducation.vic.gov.au/school/principals/spag/curriculum/pages/workplace.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34EC8-48F0-473F-815A-867A1DD21A51}">
  <ds:schemaRefs>
    <ds:schemaRef ds:uri="http://schemas.microsoft.com/sharepoint/events"/>
  </ds:schemaRefs>
</ds:datastoreItem>
</file>

<file path=customXml/itemProps2.xml><?xml version="1.0" encoding="utf-8"?>
<ds:datastoreItem xmlns:ds="http://schemas.openxmlformats.org/officeDocument/2006/customXml" ds:itemID="{3C500307-D7EE-4F58-970B-5D7E26281FE5}">
  <ds:schemaRefs>
    <ds:schemaRef ds:uri="61e538cb-f8c2-4c9c-ac78-9205d03c8849"/>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2A4F51D-CD0E-458F-AD74-30A8F4301763}">
  <ds:schemaRefs>
    <ds:schemaRef ds:uri="http://schemas.microsoft.com/sharepoint/v3/contenttype/forms"/>
  </ds:schemaRefs>
</ds:datastoreItem>
</file>

<file path=customXml/itemProps4.xml><?xml version="1.0" encoding="utf-8"?>
<ds:datastoreItem xmlns:ds="http://schemas.openxmlformats.org/officeDocument/2006/customXml" ds:itemID="{EFBAD0A2-3007-48BA-9B6E-8637BD90B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AC1C09-BC0A-47D3-9E69-F65ACE25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 Maudie R</dc:creator>
  <cp:keywords/>
  <dc:description/>
  <cp:lastModifiedBy>Brooks, Cathie C</cp:lastModifiedBy>
  <cp:revision>2</cp:revision>
  <cp:lastPrinted>2020-06-01T01:48:00Z</cp:lastPrinted>
  <dcterms:created xsi:type="dcterms:W3CDTF">2020-06-01T01:49:00Z</dcterms:created>
  <dcterms:modified xsi:type="dcterms:W3CDTF">2020-06-01T01:49:00Z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BusUnit">
    <vt:lpwstr/>
  </property>
  <property fmtid="{D5CDD505-2E9C-101B-9397-08002B2CF9AE}" pid="4" name="DET_EDRMS_SecClass">
    <vt:lpwstr/>
  </property>
  <property fmtid="{D5CDD505-2E9C-101B-9397-08002B2CF9AE}" pid="5" name="DET_EDRMS_RCS">
    <vt:lpwstr>10;#13.1.2 Internal Policy|ad985a07-89db-41e4-84da-e1a6cef79014</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{1b06d7c4-dcba-4b3f-977c-107a5ea6a657}</vt:lpwstr>
  </property>
  <property fmtid="{D5CDD505-2E9C-101B-9397-08002B2CF9AE}" pid="10" name="RecordPoint_ActiveItemWebId">
    <vt:lpwstr>{603f2397-5de8-47f6-bd19-8ee820c94c7c}</vt:lpwstr>
  </property>
  <property fmtid="{D5CDD505-2E9C-101B-9397-08002B2CF9AE}" pid="11" name="RecordPoint_SubmissionDate">
    <vt:lpwstr/>
  </property>
  <property fmtid="{D5CDD505-2E9C-101B-9397-08002B2CF9AE}" pid="12" name="RecordPoint_RecordNumberSubmitted">
    <vt:lpwstr>R20190023277</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2019-01-17T19:39:06.2985314+11:00</vt:lpwstr>
  </property>
</Properties>
</file>